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8F4B" w14:textId="247D75D5" w:rsidR="00000000" w:rsidRDefault="005E287A">
      <w:pPr>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numPr>
          <w:ins w:id="0" w:author="张晓华" w:date="2021-07-12T15:01:00Z"/>
        </w:numPr>
        <w:spacing w:line="360" w:lineRule="exact"/>
        <w:jc w:val="left"/>
        <w:rPr>
          <w:rFonts w:hint="eastAsia"/>
        </w:rPr>
      </w:pPr>
    </w:p>
    <w:p w14:paraId="4DE92349" w14:textId="77777777" w:rsidR="00000000" w:rsidRDefault="00000000">
      <w:pPr>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spacing w:line="360" w:lineRule="exact"/>
        <w:rPr>
          <w:rFonts w:ascii="微软简标宋" w:eastAsia="微软简标宋" w:hAnsi="宋体" w:cs="宋体" w:hint="eastAsia"/>
          <w:sz w:val="24"/>
        </w:rPr>
      </w:pPr>
    </w:p>
    <w:p w14:paraId="6A15CA0A" w14:textId="77777777" w:rsidR="00000000" w:rsidRDefault="00000000">
      <w:pPr>
        <w:spacing w:line="360" w:lineRule="exact"/>
        <w:jc w:val="center"/>
        <w:rPr>
          <w:rFonts w:ascii="微软简标宋" w:eastAsia="微软简标宋" w:hAnsi="宋体" w:cs="宋体" w:hint="eastAsia"/>
          <w:sz w:val="24"/>
        </w:rPr>
      </w:pPr>
    </w:p>
    <w:p w14:paraId="60F4CA28"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spacing w:line="360" w:lineRule="exact"/>
        <w:ind w:left="180" w:firstLineChars="200" w:firstLine="420"/>
        <w:rPr>
          <w:rFonts w:ascii="微软简仿宋" w:eastAsia="微软简仿宋" w:hint="eastAsia"/>
          <w:szCs w:val="21"/>
        </w:rPr>
      </w:pPr>
    </w:p>
    <w:p w14:paraId="20DC3CDD" w14:textId="77777777" w:rsidR="00000000" w:rsidRDefault="00000000">
      <w:pPr>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7" w:history="1">
        <w:r>
          <w:rPr>
            <w:rStyle w:val="aa"/>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紫金农商银行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rPr>
          <w:rFonts w:ascii="微软简仿宋" w:eastAsia="微软简仿宋" w:hint="eastAsia"/>
          <w:b/>
          <w:bCs/>
          <w:szCs w:val="21"/>
        </w:rPr>
      </w:pPr>
    </w:p>
    <w:p w14:paraId="695A3120" w14:textId="77777777" w:rsidR="00000000" w:rsidRDefault="00000000">
      <w:pPr>
        <w:rPr>
          <w:rFonts w:ascii="微软简仿宋" w:eastAsia="微软简仿宋" w:hint="eastAsia"/>
          <w:b/>
          <w:bCs/>
          <w:szCs w:val="21"/>
        </w:rPr>
      </w:pPr>
    </w:p>
    <w:p w14:paraId="441B80B3" w14:textId="77777777" w:rsidR="00000000" w:rsidRDefault="00000000">
      <w:pPr>
        <w:rPr>
          <w:rFonts w:ascii="微软简仿宋" w:eastAsia="微软简仿宋" w:hint="eastAsia"/>
          <w:b/>
          <w:bCs/>
          <w:szCs w:val="21"/>
        </w:rPr>
      </w:pPr>
    </w:p>
    <w:p w14:paraId="6E253854" w14:textId="77777777" w:rsidR="00000000" w:rsidRDefault="00000000">
      <w:pPr>
        <w:rPr>
          <w:rFonts w:ascii="微软简仿宋" w:eastAsia="微软简仿宋" w:hint="eastAsia"/>
          <w:b/>
          <w:bCs/>
          <w:szCs w:val="21"/>
        </w:rPr>
      </w:pPr>
    </w:p>
    <w:p w14:paraId="24EEDE89" w14:textId="77777777" w:rsidR="00000000" w:rsidRDefault="00000000">
      <w:pPr>
        <w:rPr>
          <w:rFonts w:ascii="微软简仿宋" w:eastAsia="微软简仿宋" w:hint="eastAsia"/>
          <w:b/>
          <w:bCs/>
          <w:szCs w:val="21"/>
        </w:rPr>
      </w:pPr>
    </w:p>
    <w:p w14:paraId="7ADBF686" w14:textId="77777777" w:rsidR="006D7546" w:rsidRDefault="00000000">
      <w:pPr>
        <w:jc w:val="right"/>
        <w:rPr>
          <w:rFonts w:ascii="微软简仿宋" w:eastAsia="微软简仿宋" w:hint="eastAsia"/>
          <w:szCs w:val="21"/>
        </w:rPr>
      </w:pPr>
      <w:r>
        <w:rPr>
          <w:rFonts w:ascii="微软简仿宋" w:eastAsia="微软简仿宋" w:hint="eastAsia"/>
          <w:b/>
          <w:bCs/>
          <w:szCs w:val="21"/>
        </w:rPr>
        <w:t>告知方：华夏理财有限责任公司</w:t>
      </w:r>
    </w:p>
    <w:sectPr w:rsidR="006D7546">
      <w:headerReference w:type="default" r:id="rId8"/>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9B1F6" w14:textId="77777777" w:rsidR="009F7778" w:rsidRDefault="009F7778">
      <w:r>
        <w:separator/>
      </w:r>
    </w:p>
  </w:endnote>
  <w:endnote w:type="continuationSeparator" w:id="0">
    <w:p w14:paraId="6DBD68A4" w14:textId="77777777" w:rsidR="009F7778" w:rsidRDefault="009F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86"/>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9180" w14:textId="77777777" w:rsidR="009F7778" w:rsidRDefault="009F7778">
      <w:r>
        <w:separator/>
      </w:r>
    </w:p>
  </w:footnote>
  <w:footnote w:type="continuationSeparator" w:id="0">
    <w:p w14:paraId="3B3AC1B6" w14:textId="77777777" w:rsidR="009F7778" w:rsidRDefault="009F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8F55" w14:textId="77777777" w:rsidR="00000000" w:rsidRDefault="00000000">
    <w:pPr>
      <w:pStyle w:val="ac"/>
      <w:numPr>
        <w:ins w:id="5" w:author="张晓华" w:date="2021-07-12T15:01:00Z"/>
      </w:numPr>
      <w:pBdr>
        <w:bottom w:val="none" w:sz="0" w:space="1" w:color="auto"/>
      </w:pBdr>
      <w:rPr>
        <w:rFonts w:hint="eastAsia"/>
      </w:rPr>
    </w:pPr>
  </w:p>
  <w:p w14:paraId="78139A6D" w14:textId="77777777" w:rsidR="00000000" w:rsidRDefault="00000000">
    <w:pPr>
      <w:pStyle w:val="ac"/>
      <w:pBdr>
        <w:bottom w:val="none" w:sz="0" w:space="1"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72279"/>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548"/>
    <w:rsid w:val="001E502A"/>
    <w:rsid w:val="00215E8C"/>
    <w:rsid w:val="00241C08"/>
    <w:rsid w:val="002769A1"/>
    <w:rsid w:val="00277444"/>
    <w:rsid w:val="00282D29"/>
    <w:rsid w:val="002956DF"/>
    <w:rsid w:val="002A5DD2"/>
    <w:rsid w:val="002B0353"/>
    <w:rsid w:val="002C56CB"/>
    <w:rsid w:val="002C672C"/>
    <w:rsid w:val="002D7CBE"/>
    <w:rsid w:val="00305D96"/>
    <w:rsid w:val="00340F57"/>
    <w:rsid w:val="003416F2"/>
    <w:rsid w:val="003456E3"/>
    <w:rsid w:val="003464FE"/>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61CDB"/>
    <w:rsid w:val="005642E6"/>
    <w:rsid w:val="00572749"/>
    <w:rsid w:val="00581603"/>
    <w:rsid w:val="005A65A1"/>
    <w:rsid w:val="005B0D1F"/>
    <w:rsid w:val="005C083A"/>
    <w:rsid w:val="005C4960"/>
    <w:rsid w:val="005D486A"/>
    <w:rsid w:val="005E287A"/>
    <w:rsid w:val="006033EA"/>
    <w:rsid w:val="0060765E"/>
    <w:rsid w:val="0061021E"/>
    <w:rsid w:val="006108C3"/>
    <w:rsid w:val="006135F5"/>
    <w:rsid w:val="00624D7A"/>
    <w:rsid w:val="00643EB4"/>
    <w:rsid w:val="00652A02"/>
    <w:rsid w:val="00666F28"/>
    <w:rsid w:val="00670E87"/>
    <w:rsid w:val="0069015D"/>
    <w:rsid w:val="00692E03"/>
    <w:rsid w:val="006A5E4D"/>
    <w:rsid w:val="006A6A82"/>
    <w:rsid w:val="006B0C05"/>
    <w:rsid w:val="006C250A"/>
    <w:rsid w:val="006C3362"/>
    <w:rsid w:val="006C5110"/>
    <w:rsid w:val="006C72D6"/>
    <w:rsid w:val="006D7546"/>
    <w:rsid w:val="006E1C11"/>
    <w:rsid w:val="006F0DE8"/>
    <w:rsid w:val="006F24B6"/>
    <w:rsid w:val="006F4A44"/>
    <w:rsid w:val="007133D8"/>
    <w:rsid w:val="00734D26"/>
    <w:rsid w:val="00762990"/>
    <w:rsid w:val="007A6BF2"/>
    <w:rsid w:val="007C0A0C"/>
    <w:rsid w:val="007D0C58"/>
    <w:rsid w:val="007D20BB"/>
    <w:rsid w:val="007E785F"/>
    <w:rsid w:val="007F34D3"/>
    <w:rsid w:val="008133F3"/>
    <w:rsid w:val="00816677"/>
    <w:rsid w:val="00822729"/>
    <w:rsid w:val="0084096E"/>
    <w:rsid w:val="00846594"/>
    <w:rsid w:val="008517BA"/>
    <w:rsid w:val="00855425"/>
    <w:rsid w:val="008678C3"/>
    <w:rsid w:val="00871250"/>
    <w:rsid w:val="008728BA"/>
    <w:rsid w:val="0087299D"/>
    <w:rsid w:val="0087629A"/>
    <w:rsid w:val="00885B6B"/>
    <w:rsid w:val="008878C0"/>
    <w:rsid w:val="00897B6F"/>
    <w:rsid w:val="008B5770"/>
    <w:rsid w:val="008D7601"/>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75ED0"/>
    <w:rsid w:val="00985F99"/>
    <w:rsid w:val="00986A95"/>
    <w:rsid w:val="00990EBB"/>
    <w:rsid w:val="00992329"/>
    <w:rsid w:val="00992523"/>
    <w:rsid w:val="00997427"/>
    <w:rsid w:val="009A1AFE"/>
    <w:rsid w:val="009C257F"/>
    <w:rsid w:val="009C4728"/>
    <w:rsid w:val="009C519D"/>
    <w:rsid w:val="009E147C"/>
    <w:rsid w:val="009E2F0D"/>
    <w:rsid w:val="009F0D1A"/>
    <w:rsid w:val="009F7778"/>
    <w:rsid w:val="00A05C0F"/>
    <w:rsid w:val="00A26C2B"/>
    <w:rsid w:val="00A439A8"/>
    <w:rsid w:val="00A61F48"/>
    <w:rsid w:val="00A67457"/>
    <w:rsid w:val="00A67A55"/>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635C"/>
    <w:rsid w:val="00DF7F44"/>
    <w:rsid w:val="00E00342"/>
    <w:rsid w:val="00E04E6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A7E57BF"/>
    <w:rsid w:val="0B643FFE"/>
    <w:rsid w:val="0E3A0E8F"/>
    <w:rsid w:val="11901FA4"/>
    <w:rsid w:val="12B81D80"/>
    <w:rsid w:val="136379A6"/>
    <w:rsid w:val="156F3DD1"/>
    <w:rsid w:val="1813244C"/>
    <w:rsid w:val="19812173"/>
    <w:rsid w:val="1D38576C"/>
    <w:rsid w:val="1EB64A24"/>
    <w:rsid w:val="1F561E89"/>
    <w:rsid w:val="1F6507A6"/>
    <w:rsid w:val="22C90D57"/>
    <w:rsid w:val="238758CE"/>
    <w:rsid w:val="25502AC4"/>
    <w:rsid w:val="25905ACB"/>
    <w:rsid w:val="274D7A21"/>
    <w:rsid w:val="28801DF9"/>
    <w:rsid w:val="29392B60"/>
    <w:rsid w:val="298C4F9E"/>
    <w:rsid w:val="2CA50FCE"/>
    <w:rsid w:val="2CE23B89"/>
    <w:rsid w:val="2D0568E8"/>
    <w:rsid w:val="2DE024F9"/>
    <w:rsid w:val="2EC3435A"/>
    <w:rsid w:val="3051541D"/>
    <w:rsid w:val="3075414D"/>
    <w:rsid w:val="30EC3212"/>
    <w:rsid w:val="310B4140"/>
    <w:rsid w:val="32941D09"/>
    <w:rsid w:val="34F95E6B"/>
    <w:rsid w:val="35060872"/>
    <w:rsid w:val="35EB1B84"/>
    <w:rsid w:val="362B0E9C"/>
    <w:rsid w:val="367327D7"/>
    <w:rsid w:val="368B0408"/>
    <w:rsid w:val="39AC3FB2"/>
    <w:rsid w:val="3B022186"/>
    <w:rsid w:val="3B4E5C0B"/>
    <w:rsid w:val="3DFC2B29"/>
    <w:rsid w:val="3E29565F"/>
    <w:rsid w:val="3EB87488"/>
    <w:rsid w:val="40C34FE2"/>
    <w:rsid w:val="43650435"/>
    <w:rsid w:val="44612387"/>
    <w:rsid w:val="44771E3C"/>
    <w:rsid w:val="448C3F0F"/>
    <w:rsid w:val="44DC5FD0"/>
    <w:rsid w:val="46A2631C"/>
    <w:rsid w:val="49497233"/>
    <w:rsid w:val="4AA94B8B"/>
    <w:rsid w:val="4CE74FEB"/>
    <w:rsid w:val="4D836742"/>
    <w:rsid w:val="4E052D5B"/>
    <w:rsid w:val="4E9821E8"/>
    <w:rsid w:val="4F406A22"/>
    <w:rsid w:val="502F749B"/>
    <w:rsid w:val="50C82CC0"/>
    <w:rsid w:val="50C8420D"/>
    <w:rsid w:val="52132C1E"/>
    <w:rsid w:val="52B17FEB"/>
    <w:rsid w:val="5433752F"/>
    <w:rsid w:val="550576EE"/>
    <w:rsid w:val="554A46B7"/>
    <w:rsid w:val="5614692D"/>
    <w:rsid w:val="56897B97"/>
    <w:rsid w:val="56B43E4C"/>
    <w:rsid w:val="57DB7BF9"/>
    <w:rsid w:val="58780761"/>
    <w:rsid w:val="59CE7C12"/>
    <w:rsid w:val="5B741F6C"/>
    <w:rsid w:val="5E0C1A3D"/>
    <w:rsid w:val="5FCE083C"/>
    <w:rsid w:val="61790877"/>
    <w:rsid w:val="61DE601D"/>
    <w:rsid w:val="624C2EF9"/>
    <w:rsid w:val="67B75985"/>
    <w:rsid w:val="6AEA3529"/>
    <w:rsid w:val="6B1D6CA5"/>
    <w:rsid w:val="6D083A72"/>
    <w:rsid w:val="6DF60914"/>
    <w:rsid w:val="6F853E85"/>
    <w:rsid w:val="7050451B"/>
    <w:rsid w:val="71C4139E"/>
    <w:rsid w:val="71EF756E"/>
    <w:rsid w:val="73CC4A8A"/>
    <w:rsid w:val="7477521C"/>
    <w:rsid w:val="74AE341D"/>
    <w:rsid w:val="751C3BDB"/>
    <w:rsid w:val="76626404"/>
    <w:rsid w:val="77CD23DC"/>
    <w:rsid w:val="77E757C4"/>
    <w:rsid w:val="79396C79"/>
    <w:rsid w:val="798058E5"/>
    <w:rsid w:val="79B91AC5"/>
    <w:rsid w:val="7A76645F"/>
    <w:rsid w:val="7AE5303B"/>
    <w:rsid w:val="7AEA32CF"/>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0C12CB19"/>
  <w15:chartTrackingRefBased/>
  <w15:docId w15:val="{C2394EA9-B989-4ECF-AB4C-0DA22EFE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文字 字符"/>
    <w:link w:val="a4"/>
    <w:semiHidden/>
    <w:rPr>
      <w:kern w:val="2"/>
      <w:sz w:val="21"/>
      <w:szCs w:val="24"/>
    </w:rPr>
  </w:style>
  <w:style w:type="character" w:styleId="HTML">
    <w:name w:val="HTML Acronym"/>
    <w:basedOn w:val="a0"/>
  </w:style>
  <w:style w:type="character" w:styleId="a5">
    <w:name w:val="Strong"/>
    <w:qFormat/>
    <w:rPr>
      <w:b w:val="0"/>
      <w:i w:val="0"/>
    </w:rPr>
  </w:style>
  <w:style w:type="character" w:customStyle="1" w:styleId="a6">
    <w:name w:val="页脚 字符"/>
    <w:link w:val="a7"/>
    <w:rPr>
      <w:rFonts w:eastAsia="宋体"/>
      <w:kern w:val="2"/>
      <w:sz w:val="18"/>
      <w:szCs w:val="18"/>
      <w:lang w:val="en-US" w:eastAsia="zh-CN" w:bidi="ar-SA"/>
    </w:rPr>
  </w:style>
  <w:style w:type="character" w:customStyle="1" w:styleId="current">
    <w:name w:val="current"/>
    <w:rPr>
      <w:color w:val="FFFFFF"/>
      <w:bdr w:val="single" w:sz="6" w:space="0" w:color="8DB5D7"/>
      <w:shd w:val="clear" w:color="auto" w:fill="0080FF"/>
    </w:rPr>
  </w:style>
  <w:style w:type="character" w:customStyle="1" w:styleId="leftmenu-morenav">
    <w:name w:val="leftmenu-morenav"/>
    <w:basedOn w:val="a0"/>
  </w:style>
  <w:style w:type="character" w:customStyle="1" w:styleId="disabled">
    <w:name w:val="disabled"/>
    <w:rPr>
      <w:color w:val="CCCCCC"/>
      <w:bdr w:val="single" w:sz="6" w:space="0" w:color="CCCCCC"/>
    </w:rPr>
  </w:style>
  <w:style w:type="character" w:styleId="a8">
    <w:name w:val="annotation reference"/>
    <w:semiHidden/>
    <w:rPr>
      <w:sz w:val="21"/>
      <w:szCs w:val="21"/>
    </w:rPr>
  </w:style>
  <w:style w:type="character" w:styleId="a9">
    <w:name w:val="page number"/>
    <w:basedOn w:val="a0"/>
  </w:style>
  <w:style w:type="character" w:styleId="aa">
    <w:name w:val="Hyperlink"/>
    <w:rPr>
      <w:color w:val="0000FF"/>
      <w:u w:val="single"/>
    </w:rPr>
  </w:style>
  <w:style w:type="character" w:styleId="HTML0">
    <w:name w:val="HTML Variable"/>
    <w:rPr>
      <w:b w:val="0"/>
      <w:i w:val="0"/>
    </w:rPr>
  </w:style>
  <w:style w:type="character" w:customStyle="1" w:styleId="ab">
    <w:name w:val="页眉 字符"/>
    <w:link w:val="ac"/>
    <w:uiPriority w:val="99"/>
    <w:rPr>
      <w:kern w:val="2"/>
      <w:sz w:val="18"/>
      <w:szCs w:val="18"/>
    </w:rPr>
  </w:style>
  <w:style w:type="character" w:styleId="HTML1">
    <w:name w:val="HTML Definition"/>
    <w:rPr>
      <w:b w:val="0"/>
      <w:i w:val="0"/>
    </w:rPr>
  </w:style>
  <w:style w:type="character" w:styleId="ad">
    <w:name w:val="Emphasis"/>
    <w:qFormat/>
    <w:rPr>
      <w:b w:val="0"/>
      <w:i w:val="0"/>
    </w:rPr>
  </w:style>
  <w:style w:type="character" w:styleId="HTML2">
    <w:name w:val="HTML Cite"/>
    <w:rPr>
      <w:b w:val="0"/>
      <w:i w:val="0"/>
    </w:rPr>
  </w:style>
  <w:style w:type="character" w:styleId="HTML3">
    <w:name w:val="HTML Code"/>
    <w:rPr>
      <w:rFonts w:ascii="Courier New" w:hAnsi="Courier New"/>
      <w:b w:val="0"/>
      <w:i w:val="0"/>
      <w:sz w:val="20"/>
    </w:rPr>
  </w:style>
  <w:style w:type="paragraph" w:styleId="a7">
    <w:name w:val="footer"/>
    <w:basedOn w:val="a"/>
    <w:link w:val="a6"/>
    <w:pPr>
      <w:tabs>
        <w:tab w:val="center" w:pos="4153"/>
        <w:tab w:val="right" w:pos="8306"/>
      </w:tabs>
      <w:snapToGrid w:val="0"/>
      <w:jc w:val="left"/>
    </w:pPr>
    <w:rPr>
      <w:sz w:val="18"/>
      <w:szCs w:val="18"/>
    </w:rPr>
  </w:style>
  <w:style w:type="paragraph" w:styleId="ac">
    <w:name w:val="header"/>
    <w:basedOn w:val="a"/>
    <w:link w:val="ab"/>
    <w:uiPriority w:val="99"/>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e">
    <w:name w:val="Balloon Text"/>
    <w:basedOn w:val="a"/>
    <w:semiHidden/>
    <w:rPr>
      <w:sz w:val="18"/>
      <w:szCs w:val="18"/>
    </w:rPr>
  </w:style>
  <w:style w:type="paragraph" w:styleId="a4">
    <w:name w:val="annotation text"/>
    <w:basedOn w:val="a"/>
    <w:link w:val="a3"/>
    <w:semiHidden/>
    <w:pPr>
      <w:jc w:val="left"/>
    </w:pPr>
  </w:style>
  <w:style w:type="paragraph" w:styleId="af">
    <w:name w:val="annotation subject"/>
    <w:basedOn w:val="a4"/>
    <w:next w:val="a4"/>
    <w:semiHidden/>
    <w:rPr>
      <w:b/>
      <w:bCs/>
    </w:r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ttp://www.hxb.com.cn/" TargetMode="External" Type="http://schemas.openxmlformats.org/officeDocument/2006/relationships/hyperlink"/><Relationship Id="rId8" Target="header1.xml" Type="http://schemas.openxmlformats.org/officeDocument/2006/relationships/head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PresentationFormat/>
  <Lines>12</Lines>
  <Paragraphs>3</Paragraphs>
  <Slides>0</Slides>
  <Notes>0</Notes>
  <HiddenSlides>0</HiddenSlides>
  <MMClips>0</MMClips>
  <ScaleCrop>false</ScaleCrop>
  <Manager/>
  <Company>华夏银行总行</Company>
  <LinksUpToDate>false</LinksUpToDate>
  <CharactersWithSpaces>1778</CharactersWithSpaces>
  <SharedDoc>false</SharedDoc>
  <HLinks>
    <vt:vector size="6" baseType="variant">
      <vt:variant>
        <vt:i4>6488105</vt:i4>
      </vt:variant>
      <vt:variant>
        <vt:i4>3</vt:i4>
      </vt:variant>
      <vt:variant>
        <vt:i4>0</vt:i4>
      </vt:variant>
      <vt:variant>
        <vt:i4>5</vt:i4>
      </vt:variant>
      <vt:variant>
        <vt:lpwstr>http://www.hxb.com.cn/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2023-12-22T06:38:00Z</dcterms:created>
  <dc:creator>RORO</dc:creator>
  <cp:lastModifiedBy>石 金</cp:lastModifiedBy>
  <cp:lastPrinted>2021-06-15T02:18:00Z</cp:lastPrinted>
  <dcterms:modified xsi:type="dcterms:W3CDTF">2023-12-22T06:38:00Z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